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7E" w:rsidRPr="006A5F7E" w:rsidRDefault="006A5F7E" w:rsidP="006A5F7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6A5F7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Франция революция 1848 года 8 класс</w:t>
      </w:r>
    </w:p>
    <w:p w:rsidR="006A5F7E" w:rsidRPr="006A5F7E" w:rsidRDefault="006A5F7E" w:rsidP="006A5F7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6A5F7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Франция революция 1848 года для учащихся 8 класса с ответами. Те</w:t>
      </w:r>
      <w:proofErr w:type="gramStart"/>
      <w:r w:rsidRPr="006A5F7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6A5F7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6A5F7E" w:rsidRPr="006A5F7E" w:rsidRDefault="006A5F7E" w:rsidP="006A5F7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6A5F7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«Весной народов» называют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революцию во Франции в 1830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революции в европейских государствах в 1848-1849 гг.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свержение Наполеона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Венский конгресс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причинам революции 1848 г. </w:t>
        </w:r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изменение избирательной системы с целью допустить к управлению страной среднюю промышленную буржуа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зию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требование всеобщего избирательного права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ухудшение имущественного положения населения стра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 в 1840-е гг.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рост числа безработных и нищих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 </w:t>
        </w:r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 к мероприятиям Временного правительства?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отмена дворянских титулов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декреты о свободе печати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избирательного права для женщин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декрет о свободе политических собраний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апреле 1848 г. во Франции была установлена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парламентская республика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парламентская монархия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президентская республика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полупрезидентская</w:t>
        </w:r>
        <w:proofErr w:type="spell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республика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Авторитарный политический режим Наполеона III был установлен </w:t>
        </w:r>
        <w:proofErr w:type="gram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1830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1848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1852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1855 г.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 перерождении авторитарного режима Наполеона III в более </w:t>
        </w:r>
        <w:proofErr w:type="gram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либеральный</w:t>
        </w:r>
        <w:proofErr w:type="gram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свидетельствует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восстановление свободы печати и собраний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борьба с врагами народа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в качестве официального государственного праздника дня рождения Наполеона III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то, что император становится главнокомандующим во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оруженными силами страны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два лишних события в списке событий, относящихся ко времени правления Наполеона III. Запишите цифры, под которыми они указаны.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Военные действия в Сенегале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присоединение к Фран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ции Ниццы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осада </w:t>
        </w:r>
        <w:proofErr w:type="spell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Карса</w:t>
        </w:r>
        <w:proofErr w:type="spell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ходе Крымской войны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стие Франции в континентальной блокаде Англии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коло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ниальная война в Алжире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истории Франции.</w:t>
        </w:r>
      </w:ins>
    </w:p>
    <w:p w:rsidR="006A5F7E" w:rsidRPr="006A5F7E" w:rsidRDefault="006A5F7E" w:rsidP="006A5F7E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6A5F7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французской колонией стала Новая Каледония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присоединение к Франции Ниццы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военные действия в Китае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вторжение во Вьетнам</w:t>
        </w:r>
      </w:ins>
    </w:p>
    <w:p w:rsidR="006A5F7E" w:rsidRPr="006A5F7E" w:rsidRDefault="006A5F7E" w:rsidP="006A5F7E">
      <w:pPr>
        <w:shd w:val="clear" w:color="auto" w:fill="FFFFFF"/>
        <w:spacing w:after="390" w:line="315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7" w:author="Unknown">
        <w:r w:rsidRPr="006A5F7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1858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1857-1860 гг.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1859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1853 г.</w:t>
        </w:r>
      </w:ins>
    </w:p>
    <w:p w:rsidR="006A5F7E" w:rsidRPr="006A5F7E" w:rsidRDefault="006A5F7E" w:rsidP="006A5F7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6A5F7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Накануне революции 1848 г. во Франции был популярен лозунг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Жить, работая, или умереть, сражаясь!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Реформа во избежание революции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Свобода, равенство, братство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Обогащайтесь, и вы станете избирателями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был членом Временного правительства, созданного после свержения власти Луи Филиппа?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О. Бланки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Л. Блан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Ж. </w:t>
        </w:r>
        <w:proofErr w:type="spell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Лаффит</w:t>
        </w:r>
        <w:proofErr w:type="spell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герцог Ришелье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мероприятие из </w:t>
        </w:r>
        <w:proofErr w:type="gram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 к дек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ретам Временного правительства?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декрет о введении 8-часового рабочего дня для всех ра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ботающих по найму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отмена запрета на создание рабочих союзов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организация общественных работ для борьбы с безра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ботицей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благоустройство улиц Парижа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Верховная власть во Второй республике принадлежала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президенту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парламенту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Учредительному собранию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Временному правительству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 </w:t>
        </w:r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характерно для правления Напо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леона III?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введение контроля над деятельностью органов местного самоуправления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усиление позиций Католической церкви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контроль правительства над высшим образованием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введение всеобщего равного прямого избирательного права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 перерастании авторитарного режима Наполеона III в более </w:t>
        </w:r>
        <w:proofErr w:type="gramStart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либеральный</w:t>
        </w:r>
        <w:proofErr w:type="gramEnd"/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свидетельствует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получение парламентом права законодательной ини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циативы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то, что император становится главой вооруженных сил страны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подчинение министров императору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контроль государства над образованием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два лишних события в списке событий, относящихся к правлению Наполеона III. Запишите цифры, под которыми они указаны.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Военные действия в Мексике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борьба в Италии в защи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ту Папы Римского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Франции в Опиумных войнах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участие Франции в работе Берлинского конгресса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участив в Крымской войне на стороне Турции</w:t>
        </w:r>
      </w:ins>
    </w:p>
    <w:p w:rsidR="006A5F7E" w:rsidRPr="006A5F7E" w:rsidRDefault="006A5F7E" w:rsidP="006A5F7E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6A5F7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истории Франции.</w:t>
        </w:r>
      </w:ins>
    </w:p>
    <w:p w:rsidR="006A5F7E" w:rsidRPr="006A5F7E" w:rsidRDefault="006A5F7E" w:rsidP="006A5F7E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6A5F7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введение французских войск в Мексику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военные действия в Италии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участие в открытии Японии для иностранного капитала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участие в Крымской войне</w:t>
        </w:r>
      </w:ins>
    </w:p>
    <w:p w:rsidR="006A5F7E" w:rsidRPr="006A5F7E" w:rsidRDefault="006A5F7E" w:rsidP="006A5F7E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6A5F7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6A5F7E" w:rsidRPr="006A5F7E" w:rsidRDefault="006A5F7E" w:rsidP="006A5F7E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1853-1856 гг.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1857-1860 гг.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1867 г.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1863 г.</w:t>
        </w:r>
      </w:ins>
    </w:p>
    <w:p w:rsidR="006A5F7E" w:rsidRPr="006A5F7E" w:rsidRDefault="006A5F7E" w:rsidP="006A5F7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6A5F7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Франция революция 1848 года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A5F7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6A5F7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</w:t>
        </w:r>
        <w:r w:rsidRPr="006A5F7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</w:ins>
    </w:p>
    <w:p w:rsidR="00FD78A5" w:rsidRDefault="00FD78A5">
      <w:bookmarkStart w:id="82" w:name="_GoBack"/>
      <w:bookmarkEnd w:id="82"/>
    </w:p>
    <w:sectPr w:rsidR="00FD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47"/>
    <w:rsid w:val="00450547"/>
    <w:rsid w:val="006A5F7E"/>
    <w:rsid w:val="00F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5F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5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F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5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5F7E"/>
    <w:rPr>
      <w:b/>
      <w:bCs/>
    </w:rPr>
  </w:style>
  <w:style w:type="character" w:customStyle="1" w:styleId="apple-converted-space">
    <w:name w:val="apple-converted-space"/>
    <w:basedOn w:val="a0"/>
    <w:rsid w:val="006A5F7E"/>
  </w:style>
  <w:style w:type="paragraph" w:customStyle="1" w:styleId="sertxt">
    <w:name w:val="sertxt"/>
    <w:basedOn w:val="a"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5F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5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F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5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5F7E"/>
    <w:rPr>
      <w:b/>
      <w:bCs/>
    </w:rPr>
  </w:style>
  <w:style w:type="character" w:customStyle="1" w:styleId="apple-converted-space">
    <w:name w:val="apple-converted-space"/>
    <w:basedOn w:val="a0"/>
    <w:rsid w:val="006A5F7E"/>
  </w:style>
  <w:style w:type="paragraph" w:customStyle="1" w:styleId="sertxt">
    <w:name w:val="sertxt"/>
    <w:basedOn w:val="a"/>
    <w:rsid w:val="006A5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7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6055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8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2019-01-29T08:59:00Z</dcterms:created>
  <dcterms:modified xsi:type="dcterms:W3CDTF">2019-01-29T08:59:00Z</dcterms:modified>
</cp:coreProperties>
</file>